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C3734" w14:textId="77777777" w:rsidR="00BB1E6E" w:rsidRPr="002E272C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i/>
        </w:rPr>
      </w:pPr>
      <w:r w:rsidRPr="0016512C">
        <w:rPr>
          <w:rFonts w:ascii="Arial" w:hAnsi="Arial" w:cs="Arial"/>
          <w:b/>
        </w:rPr>
        <w:t>Kryteria wyboru projektów w ramach działania</w:t>
      </w:r>
      <w:r>
        <w:rPr>
          <w:rFonts w:ascii="Arial" w:hAnsi="Arial" w:cs="Arial"/>
          <w:b/>
        </w:rPr>
        <w:t xml:space="preserve"> </w:t>
      </w:r>
      <w:r w:rsidR="008D6201">
        <w:rPr>
          <w:rFonts w:ascii="Arial" w:hAnsi="Arial" w:cs="Arial"/>
          <w:b/>
          <w:i/>
        </w:rPr>
        <w:t>7.6 Wsparcie rozwoju usług społecznych świadczonych w interesie ogólnym</w:t>
      </w:r>
    </w:p>
    <w:p w14:paraId="46DEAA72" w14:textId="77777777" w:rsidR="00BB1E6E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14:paraId="673DA81C" w14:textId="77777777" w:rsidR="00BB1E6E" w:rsidRPr="00D50197" w:rsidRDefault="00BB1E6E" w:rsidP="00BB1E6E">
      <w:pPr>
        <w:jc w:val="center"/>
        <w:rPr>
          <w:rFonts w:ascii="Myriad Pro" w:eastAsiaTheme="majorEastAsia" w:hAnsi="Myriad Pro" w:cs="Arial"/>
          <w:b/>
          <w:bCs/>
        </w:rPr>
      </w:pPr>
      <w:r w:rsidRPr="00D50197">
        <w:rPr>
          <w:rFonts w:ascii="Myriad Pro" w:eastAsiaTheme="majorEastAsia" w:hAnsi="Myriad Pro" w:cs="Arial"/>
          <w:b/>
          <w:bCs/>
        </w:rPr>
        <w:t>Kryteria szczegółowe</w:t>
      </w:r>
      <w:bookmarkStart w:id="0" w:name="_GoBack"/>
      <w:bookmarkEnd w:id="0"/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BB1E6E" w:rsidRPr="00D50197" w14:paraId="1F114122" w14:textId="77777777" w:rsidTr="008D6201">
        <w:trPr>
          <w:jc w:val="center"/>
        </w:trPr>
        <w:tc>
          <w:tcPr>
            <w:tcW w:w="1905" w:type="dxa"/>
            <w:shd w:val="clear" w:color="auto" w:fill="B6DDE8"/>
          </w:tcPr>
          <w:p w14:paraId="43672C10" w14:textId="77777777"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Oś priorytetowa</w:t>
            </w:r>
          </w:p>
        </w:tc>
        <w:tc>
          <w:tcPr>
            <w:tcW w:w="12315" w:type="dxa"/>
            <w:shd w:val="clear" w:color="auto" w:fill="B6DDE8"/>
          </w:tcPr>
          <w:p w14:paraId="68123F3F" w14:textId="77777777"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VI</w:t>
            </w:r>
            <w:r w:rsidR="008D6201">
              <w:rPr>
                <w:rFonts w:ascii="Myriad Pro" w:hAnsi="Myriad Pro" w:cs="Arial"/>
                <w:sz w:val="20"/>
                <w:szCs w:val="20"/>
              </w:rPr>
              <w:t>I</w:t>
            </w:r>
            <w:r w:rsidRPr="00D50197">
              <w:rPr>
                <w:rFonts w:ascii="Myriad Pro" w:hAnsi="Myriad Pro" w:cs="Arial"/>
                <w:sz w:val="20"/>
                <w:szCs w:val="20"/>
              </w:rPr>
              <w:t xml:space="preserve">  </w:t>
            </w:r>
            <w:r w:rsidR="008D6201">
              <w:rPr>
                <w:rFonts w:ascii="Myriad Pro" w:hAnsi="Myriad Pro" w:cs="Arial"/>
                <w:sz w:val="20"/>
                <w:szCs w:val="20"/>
              </w:rPr>
              <w:t>Włączenie Społeczne</w:t>
            </w:r>
          </w:p>
        </w:tc>
      </w:tr>
      <w:tr w:rsidR="00BB1E6E" w:rsidRPr="00D50197" w14:paraId="1FBA5E1F" w14:textId="77777777" w:rsidTr="008D6201">
        <w:trPr>
          <w:jc w:val="center"/>
        </w:trPr>
        <w:tc>
          <w:tcPr>
            <w:tcW w:w="1905" w:type="dxa"/>
            <w:shd w:val="clear" w:color="auto" w:fill="B6DDE8"/>
          </w:tcPr>
          <w:p w14:paraId="73FC88BE" w14:textId="77777777"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Priorytet Inwestycyjny</w:t>
            </w:r>
          </w:p>
        </w:tc>
        <w:tc>
          <w:tcPr>
            <w:tcW w:w="12315" w:type="dxa"/>
            <w:shd w:val="clear" w:color="auto" w:fill="B6DDE8"/>
          </w:tcPr>
          <w:p w14:paraId="3A16E798" w14:textId="77777777" w:rsidR="008D6201" w:rsidRPr="00AE1BCA" w:rsidRDefault="008D6201" w:rsidP="008D620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</w:rPr>
            </w:pPr>
            <w:r>
              <w:rPr>
                <w:rFonts w:ascii="Myriad Pro" w:eastAsia="MyriadPro-Regular" w:hAnsi="Myriad Pro" w:cs="Arial"/>
                <w:sz w:val="20"/>
              </w:rPr>
              <w:t xml:space="preserve">9iv </w:t>
            </w:r>
            <w:r w:rsidRPr="00AE1BCA">
              <w:rPr>
                <w:rFonts w:ascii="Myriad Pro" w:eastAsia="MyriadPro-Regular" w:hAnsi="Myriad Pro" w:cs="Arial"/>
                <w:sz w:val="20"/>
              </w:rPr>
              <w:t>Ułatwianie dostępu do przystępnych cenowo, trwałych oraz wysokiej jakości usług, w tym opieki zdrowotnej i usług socjalnych świadczonych</w:t>
            </w:r>
          </w:p>
          <w:p w14:paraId="1BBF94C1" w14:textId="77777777" w:rsidR="00BB1E6E" w:rsidRPr="00D50197" w:rsidRDefault="008D6201" w:rsidP="008D6201">
            <w:pPr>
              <w:spacing w:before="40" w:after="40" w:line="240" w:lineRule="auto"/>
              <w:rPr>
                <w:rFonts w:ascii="Myriad Pro" w:hAnsi="Myriad Pro" w:cs="Arial"/>
                <w:iCs/>
                <w:sz w:val="20"/>
                <w:szCs w:val="20"/>
              </w:rPr>
            </w:pPr>
            <w:r w:rsidRPr="00AE1BCA">
              <w:rPr>
                <w:rFonts w:ascii="Myriad Pro" w:eastAsia="MyriadPro-Regular" w:hAnsi="Myriad Pro" w:cs="Arial"/>
                <w:sz w:val="20"/>
              </w:rPr>
              <w:t>w interesie ogólnym</w:t>
            </w:r>
          </w:p>
        </w:tc>
      </w:tr>
      <w:tr w:rsidR="00BB1E6E" w:rsidRPr="00D50197" w14:paraId="4B5146BF" w14:textId="77777777" w:rsidTr="008D6201">
        <w:trPr>
          <w:jc w:val="center"/>
        </w:trPr>
        <w:tc>
          <w:tcPr>
            <w:tcW w:w="1905" w:type="dxa"/>
            <w:shd w:val="clear" w:color="auto" w:fill="B6DDE8"/>
          </w:tcPr>
          <w:p w14:paraId="4BB992F8" w14:textId="77777777"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315" w:type="dxa"/>
            <w:shd w:val="clear" w:color="auto" w:fill="B6DDE8"/>
          </w:tcPr>
          <w:p w14:paraId="2948076A" w14:textId="77777777" w:rsidR="00BB1E6E" w:rsidRPr="00D50197" w:rsidRDefault="008D6201" w:rsidP="008D620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E1BCA">
              <w:rPr>
                <w:rFonts w:ascii="Myriad Pro" w:eastAsia="MyriadPro-Regular" w:hAnsi="Myriad Pro" w:cs="Arial"/>
                <w:sz w:val="20"/>
              </w:rPr>
              <w:t>7.6 Wsparcie rozwoju usług społecznych świadczonych w interesie ogólnym</w:t>
            </w:r>
          </w:p>
        </w:tc>
      </w:tr>
      <w:tr w:rsidR="00BB1E6E" w:rsidRPr="00D50197" w14:paraId="1C4C52A7" w14:textId="77777777" w:rsidTr="008D6201">
        <w:trPr>
          <w:jc w:val="center"/>
        </w:trPr>
        <w:tc>
          <w:tcPr>
            <w:tcW w:w="1905" w:type="dxa"/>
            <w:shd w:val="clear" w:color="auto" w:fill="B6DDE8"/>
          </w:tcPr>
          <w:p w14:paraId="0813F40B" w14:textId="77777777"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Typ projektu</w:t>
            </w:r>
          </w:p>
        </w:tc>
        <w:tc>
          <w:tcPr>
            <w:tcW w:w="12315" w:type="dxa"/>
            <w:shd w:val="clear" w:color="auto" w:fill="B6DDE8"/>
          </w:tcPr>
          <w:p w14:paraId="0085F7A2" w14:textId="77777777" w:rsidR="002B3FC0" w:rsidRPr="002B3FC0" w:rsidRDefault="002B3FC0" w:rsidP="002B3FC0">
            <w:pPr>
              <w:spacing w:before="60" w:after="60"/>
              <w:rPr>
                <w:rFonts w:ascii="Myriad Pro" w:hAnsi="Myriad Pro" w:cs="Arial"/>
                <w:sz w:val="20"/>
                <w:szCs w:val="20"/>
              </w:rPr>
            </w:pPr>
            <w:r w:rsidRPr="002B3FC0">
              <w:rPr>
                <w:rFonts w:ascii="Myriad Pro" w:hAnsi="Myriad Pro" w:cs="Arial"/>
                <w:sz w:val="20"/>
                <w:szCs w:val="20"/>
              </w:rPr>
              <w:t>Walka z wykluczeniem transportowym poprzez realizację projektu pilotażowego „Transport na życzenie” zakładającego finansowanie wydatków związanych ze świadczeniem usług transportowych  w zakresie:</w:t>
            </w:r>
          </w:p>
          <w:p w14:paraId="2E79A6B8" w14:textId="77777777" w:rsidR="002B3FC0" w:rsidRPr="002B3FC0" w:rsidRDefault="002B3FC0" w:rsidP="002B3FC0">
            <w:pPr>
              <w:numPr>
                <w:ilvl w:val="0"/>
                <w:numId w:val="7"/>
              </w:numPr>
              <w:spacing w:before="60" w:after="60"/>
              <w:rPr>
                <w:rFonts w:ascii="Myriad Pro" w:hAnsi="Myriad Pro" w:cs="Arial"/>
                <w:sz w:val="20"/>
                <w:szCs w:val="20"/>
              </w:rPr>
            </w:pPr>
            <w:r w:rsidRPr="002B3FC0">
              <w:rPr>
                <w:rFonts w:ascii="Myriad Pro" w:hAnsi="Myriad Pro" w:cs="Arial"/>
                <w:sz w:val="20"/>
                <w:szCs w:val="20"/>
              </w:rPr>
              <w:t>wydatków związanych z wyłonieniem operatora oraz dostarczaniem usługi transportu na życzenie (w szczególności koszty przejazdów, koszty związane z postępowaniem przetargowym dotyczące wyłonienia operatora, w tym koszty doradztwa prawnego);</w:t>
            </w:r>
          </w:p>
          <w:p w14:paraId="0BFDA269" w14:textId="77777777" w:rsidR="00BB1E6E" w:rsidRPr="002B3FC0" w:rsidRDefault="002B3FC0" w:rsidP="002B3FC0">
            <w:pPr>
              <w:numPr>
                <w:ilvl w:val="0"/>
                <w:numId w:val="7"/>
              </w:numPr>
              <w:spacing w:before="60" w:after="60"/>
              <w:rPr>
                <w:rFonts w:ascii="Myriad Pro" w:hAnsi="Myriad Pro" w:cs="Arial"/>
                <w:sz w:val="20"/>
                <w:szCs w:val="20"/>
              </w:rPr>
            </w:pPr>
            <w:r w:rsidRPr="002B3FC0">
              <w:rPr>
                <w:rFonts w:ascii="Myriad Pro" w:hAnsi="Myriad Pro" w:cs="Arial"/>
                <w:sz w:val="20"/>
                <w:szCs w:val="20"/>
              </w:rPr>
              <w:t xml:space="preserve"> wydatki związane z uruchomieniem dyspozytorni (w szczególności zakup lub leasing sprzętu komputerowego, oprogramowania, gps, remont/adaptacja  pomieszczenia przeznaczonego na dyspozytornię, koszty zatrudnienia dyspozytora oraz wyposażenia jego stanowiska pracy).</w:t>
            </w:r>
          </w:p>
        </w:tc>
      </w:tr>
    </w:tbl>
    <w:p w14:paraId="370B8ADA" w14:textId="77777777"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AC2E00" w14:paraId="6CA7A419" w14:textId="77777777" w:rsidTr="008D6201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50DA958A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C2E00">
              <w:rPr>
                <w:rFonts w:ascii="Myriad Pro" w:hAnsi="Myriad Pro"/>
                <w:b/>
                <w:sz w:val="20"/>
                <w:szCs w:val="20"/>
              </w:rPr>
              <w:t>Kryteria dopuszczalności</w:t>
            </w:r>
          </w:p>
        </w:tc>
      </w:tr>
      <w:tr w:rsidR="00BB1E6E" w:rsidRPr="00AC2E00" w14:paraId="3683FCB3" w14:textId="77777777" w:rsidTr="008D6201">
        <w:trPr>
          <w:jc w:val="center"/>
        </w:trPr>
        <w:tc>
          <w:tcPr>
            <w:tcW w:w="937" w:type="dxa"/>
          </w:tcPr>
          <w:p w14:paraId="764F5288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5C1E2A8F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0C53933C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7D440BC2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BB1E6E" w:rsidRPr="00AC2E00" w14:paraId="5D6100CE" w14:textId="77777777" w:rsidTr="008D6201">
        <w:trPr>
          <w:jc w:val="center"/>
        </w:trPr>
        <w:tc>
          <w:tcPr>
            <w:tcW w:w="937" w:type="dxa"/>
          </w:tcPr>
          <w:p w14:paraId="0082362C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E64F2FA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21CA351E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65648C23" w14:textId="77777777"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4</w:t>
            </w:r>
          </w:p>
        </w:tc>
      </w:tr>
      <w:tr w:rsidR="009F22B6" w:rsidRPr="002F12CD" w14:paraId="4D2DC82B" w14:textId="77777777" w:rsidTr="00F82A69">
        <w:trPr>
          <w:trHeight w:val="269"/>
          <w:jc w:val="center"/>
          <w:ins w:id="1" w:author="marta.lisowska" w:date="2020-10-12T12:28:00Z"/>
        </w:trPr>
        <w:tc>
          <w:tcPr>
            <w:tcW w:w="937" w:type="dxa"/>
          </w:tcPr>
          <w:p w14:paraId="6D68B826" w14:textId="77777777" w:rsidR="009F22B6" w:rsidRPr="002F12CD" w:rsidRDefault="009F22B6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ins w:id="2" w:author="marta.lisowska" w:date="2020-10-12T12:28:00Z"/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56D776C" w14:textId="77777777" w:rsidR="009F22B6" w:rsidRPr="00831E7A" w:rsidDel="009F22B6" w:rsidRDefault="009F22B6" w:rsidP="008D6201">
            <w:pPr>
              <w:spacing w:before="40" w:after="40" w:line="240" w:lineRule="auto"/>
              <w:rPr>
                <w:ins w:id="3" w:author="marta.lisowska" w:date="2020-10-12T12:28:00Z"/>
                <w:rFonts w:ascii="Myriad Pro" w:hAnsi="Myriad Pro"/>
                <w:sz w:val="20"/>
                <w:szCs w:val="20"/>
              </w:rPr>
            </w:pPr>
            <w:ins w:id="4" w:author="marta.lisowska" w:date="2020-10-12T12:28:00Z">
              <w:r>
                <w:rPr>
                  <w:rFonts w:ascii="Myriad Pro" w:hAnsi="Myriad Pro"/>
                  <w:sz w:val="20"/>
                  <w:szCs w:val="20"/>
                </w:rPr>
                <w:t>Wymogi organizacyjne</w:t>
              </w:r>
            </w:ins>
          </w:p>
        </w:tc>
        <w:tc>
          <w:tcPr>
            <w:tcW w:w="6804" w:type="dxa"/>
            <w:shd w:val="clear" w:color="auto" w:fill="auto"/>
          </w:tcPr>
          <w:p w14:paraId="338B608C" w14:textId="77777777" w:rsidR="009F22B6" w:rsidRPr="002B3FC0" w:rsidRDefault="009F22B6" w:rsidP="009F22B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Projektodawca składa nie więcej niż jeden wniosek o dofinansowanie projektu w ramach naboru na jedną linię pilotażową wskazaną w Raporcie Catching Up Regions 3 Transport na obszarach wiejskich w Województwie Zachodniopomorskim tj.:</w:t>
            </w:r>
          </w:p>
          <w:p w14:paraId="0503AD6F" w14:textId="77777777" w:rsidR="009F22B6" w:rsidRPr="002B3FC0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Wysoka Kamieńska;</w:t>
            </w:r>
          </w:p>
          <w:p w14:paraId="7921353E" w14:textId="77777777" w:rsidR="009F22B6" w:rsidRPr="002B3FC0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Lubin;</w:t>
            </w:r>
          </w:p>
          <w:p w14:paraId="0A047507" w14:textId="77777777" w:rsidR="009F22B6" w:rsidRPr="002B3FC0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Wolin;</w:t>
            </w:r>
          </w:p>
          <w:p w14:paraId="680A376D" w14:textId="77777777" w:rsidR="009F22B6" w:rsidRPr="002B3FC0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Runowo Pomorskie;</w:t>
            </w:r>
          </w:p>
          <w:p w14:paraId="6AFD3F0A" w14:textId="77777777" w:rsidR="009F22B6" w:rsidRPr="002B3FC0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Wierzchowo;</w:t>
            </w:r>
          </w:p>
          <w:p w14:paraId="106858CC" w14:textId="77777777" w:rsidR="009F22B6" w:rsidRPr="002B3FC0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Sławoborze.</w:t>
            </w:r>
          </w:p>
          <w:p w14:paraId="0E234ED2" w14:textId="77777777" w:rsidR="006554C6" w:rsidRDefault="006554C6" w:rsidP="00894787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5" w:author="marta.lisowska" w:date="2020-10-12T12:28:00Z"/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</w:p>
        </w:tc>
        <w:tc>
          <w:tcPr>
            <w:tcW w:w="4733" w:type="dxa"/>
            <w:shd w:val="clear" w:color="auto" w:fill="auto"/>
          </w:tcPr>
          <w:p w14:paraId="7B93976A" w14:textId="77777777" w:rsidR="009F22B6" w:rsidRPr="00831E7A" w:rsidRDefault="009F22B6" w:rsidP="009F22B6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Spełnienie kryterium jest konieczne do przyznania dofinansowania.</w:t>
            </w:r>
          </w:p>
          <w:p w14:paraId="6824C87F" w14:textId="77777777" w:rsidR="002A5615" w:rsidRDefault="002A5615" w:rsidP="002A5615">
            <w:pPr>
              <w:spacing w:after="0" w:line="240" w:lineRule="auto"/>
              <w:rPr>
                <w:ins w:id="6" w:author="marta.lisowska" w:date="2020-10-13T09:28:00Z"/>
                <w:rFonts w:ascii="Times New Roman" w:eastAsiaTheme="minorHAnsi" w:hAnsi="Times New Roman" w:cs="Times New Roman"/>
                <w:sz w:val="24"/>
                <w:szCs w:val="24"/>
              </w:rPr>
            </w:pPr>
            <w:ins w:id="7" w:author="marta.lisowska" w:date="2020-10-13T09:28:00Z">
              <w:r>
                <w:rPr>
                  <w:rFonts w:ascii="Arial" w:hAnsi="Arial" w:cs="Arial"/>
                  <w:sz w:val="20"/>
                  <w:szCs w:val="20"/>
                </w:rPr>
                <w:t>Projekty niespełniające kryterium kierowane są do poprawy lub uzupełnienia</w:t>
              </w:r>
              <w:r>
                <w:rPr>
                  <w:rFonts w:ascii="Myriad Pro" w:hAnsi="Myriad Pro"/>
                  <w:sz w:val="20"/>
                  <w:szCs w:val="20"/>
                </w:rPr>
                <w:t xml:space="preserve"> </w:t>
              </w:r>
              <w:r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 xml:space="preserve"> </w:t>
              </w:r>
            </w:ins>
          </w:p>
          <w:p w14:paraId="662CAE3D" w14:textId="77777777" w:rsidR="009F22B6" w:rsidRPr="00831E7A" w:rsidRDefault="009F22B6" w:rsidP="009F22B6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.</w:t>
            </w:r>
          </w:p>
          <w:p w14:paraId="5B254EE6" w14:textId="77777777" w:rsidR="009F22B6" w:rsidRPr="00831E7A" w:rsidRDefault="009F22B6" w:rsidP="009F22B6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  <w:r w:rsidRPr="00831E7A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14:paraId="4150A73E" w14:textId="77777777" w:rsidR="009F22B6" w:rsidRPr="00831E7A" w:rsidRDefault="009F22B6" w:rsidP="009F22B6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14:paraId="4E2CDF9F" w14:textId="77777777" w:rsidR="009F22B6" w:rsidRPr="00831E7A" w:rsidRDefault="009F22B6" w:rsidP="009F22B6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 w:cs="Arial"/>
                <w:sz w:val="20"/>
                <w:szCs w:val="20"/>
              </w:rPr>
              <w:t>Kryterium będzie weryfikowane na etapie KOP.</w:t>
            </w:r>
          </w:p>
          <w:p w14:paraId="2A8BB865" w14:textId="77777777" w:rsidR="009F22B6" w:rsidRPr="00831E7A" w:rsidRDefault="00547ECB" w:rsidP="008D6201">
            <w:pPr>
              <w:spacing w:before="40" w:after="40" w:line="240" w:lineRule="auto"/>
              <w:rPr>
                <w:ins w:id="8" w:author="marta.lisowska" w:date="2020-10-12T12:28:00Z"/>
                <w:rFonts w:ascii="Myriad Pro" w:hAnsi="Myriad Pro"/>
                <w:sz w:val="20"/>
                <w:szCs w:val="20"/>
              </w:rPr>
            </w:pPr>
            <w:ins w:id="9" w:author="marta.lisowska" w:date="2020-10-12T12:35:00Z">
              <w:r w:rsidRPr="0063286B">
                <w:rPr>
                  <w:rFonts w:ascii="Arial" w:hAnsi="Arial" w:cs="Arial"/>
                  <w:sz w:val="18"/>
                  <w:szCs w:val="18"/>
                </w:rPr>
                <w:t>Kryterium będzie weryfikowane na podstawie rejestru wniosków złożonych w ramach konkursu</w:t>
              </w:r>
              <w:r>
                <w:rPr>
                  <w:rFonts w:ascii="Arial" w:hAnsi="Arial" w:cs="Arial"/>
                  <w:sz w:val="18"/>
                  <w:szCs w:val="18"/>
                </w:rPr>
                <w:t>.</w:t>
              </w:r>
              <w:r w:rsidRPr="00831E7A" w:rsidDel="00547ECB">
                <w:rPr>
                  <w:rFonts w:ascii="Myriad Pro" w:hAnsi="Myriad Pro" w:cs="Arial"/>
                  <w:sz w:val="20"/>
                  <w:szCs w:val="20"/>
                </w:rPr>
                <w:t xml:space="preserve"> </w:t>
              </w:r>
            </w:ins>
          </w:p>
        </w:tc>
      </w:tr>
      <w:tr w:rsidR="00BB1E6E" w:rsidRPr="002F12CD" w14:paraId="1F103E58" w14:textId="77777777" w:rsidTr="00F82A69">
        <w:trPr>
          <w:trHeight w:val="269"/>
          <w:jc w:val="center"/>
        </w:trPr>
        <w:tc>
          <w:tcPr>
            <w:tcW w:w="937" w:type="dxa"/>
          </w:tcPr>
          <w:p w14:paraId="7064EC6A" w14:textId="77777777" w:rsidR="00BB1E6E" w:rsidRPr="002F12CD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ACE93B2" w14:textId="77777777" w:rsidR="00BB1E6E" w:rsidRPr="00831E7A" w:rsidRDefault="009F22B6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ins w:id="10" w:author="marta.lisowska" w:date="2020-10-12T12:28:00Z">
              <w:r>
                <w:rPr>
                  <w:rFonts w:ascii="Myriad Pro" w:hAnsi="Myriad Pro"/>
                  <w:sz w:val="20"/>
                  <w:szCs w:val="20"/>
                </w:rPr>
                <w:t>Zgodność wsparcia</w:t>
              </w:r>
            </w:ins>
          </w:p>
        </w:tc>
        <w:tc>
          <w:tcPr>
            <w:tcW w:w="6804" w:type="dxa"/>
            <w:shd w:val="clear" w:color="auto" w:fill="auto"/>
          </w:tcPr>
          <w:p w14:paraId="1204F0CE" w14:textId="77777777" w:rsidR="00306460" w:rsidRDefault="00306460" w:rsidP="00306460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contextualSpacing w:val="0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</w:p>
          <w:p w14:paraId="6296B9EB" w14:textId="77777777" w:rsidR="006554C6" w:rsidRDefault="002B3FC0" w:rsidP="00894787">
            <w:pPr>
              <w:pStyle w:val="Akapitzlist"/>
              <w:numPr>
                <w:ilvl w:val="0"/>
                <w:numId w:val="25"/>
              </w:numPr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Projektodawca wniesie wkład własny w wysokości nie mniejszej niż 5% wartości projektu, zgodnie z zapisami zawartymi w Szczegółowym Opisie Osi Priorytetowych Regionalnego Programu Operacyjnego Województwa Zachodniopomorskiego 2014-2020. Opłaty pobierane przez Beneficjenta od osób korzystających z transportu za przewóz na dofinansowanych liniach stanowią wkład własny Beneficjenta.   Opłaty te nie będą stanowiły bariery korzystania z tych przewozów i zostaną określone zgodnie z warunkami ustalonymi w Raporcie Catching Up Regions 3 Transport na obszarach wiejskich w Województwie Zachodniopomorskim.</w:t>
            </w:r>
          </w:p>
          <w:p w14:paraId="4B675738" w14:textId="77777777" w:rsidR="006554C6" w:rsidRDefault="002B3FC0" w:rsidP="0089478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Maksymalna wartość dofinansowania projektu wynosi 100 000 EUR (do przeliczenia ww. kwoty na PLN należy stosować miesięczny obrachunkowy kurs wymiany stosowany przez KE (kurs opublikowany w:http://ec.europa.eu/budget/contracts_grants/info_contracts/inforeuro/index_en.cfm) aktualny na dzień ogłoszenia naboru. Koszty bezpośrednie projektu są rozliczane w całości kwotami ryczałtowymi określonymi przez Beneficjenta.</w:t>
            </w:r>
          </w:p>
          <w:p w14:paraId="5689D9EE" w14:textId="77777777" w:rsidR="006554C6" w:rsidRDefault="002B3FC0" w:rsidP="00894787">
            <w:pPr>
              <w:pStyle w:val="Akapitzlist"/>
              <w:numPr>
                <w:ilvl w:val="0"/>
                <w:numId w:val="25"/>
              </w:numPr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Grupę docelową projektu stanowią gminy z terenu województwa zachodniopomorskiego doświadczające wykluczenia transportowego wskazane w Raporcie </w:t>
            </w:r>
            <w:proofErr w:type="spellStart"/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Catching</w:t>
            </w:r>
            <w:proofErr w:type="spellEnd"/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Up</w:t>
            </w:r>
            <w:proofErr w:type="spellEnd"/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 Regions 3 Transport na obszarach wiejskich w Województwie Zachodniopomorskim. </w:t>
            </w:r>
          </w:p>
          <w:p w14:paraId="017A7075" w14:textId="77777777" w:rsidR="006554C6" w:rsidRDefault="002B3FC0" w:rsidP="0089478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Projekt zakłada utworzenie dyspozytorni obsługującej dofinansowane linie pilotażowe na terenie danego powiatu. W przypadku gdy dyspozytornia na terenie powiatu została już utworzona/planowana jest do utworzenia w ramach innego projektu w </w:t>
            </w:r>
            <w:r w:rsidR="007B1A6D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przedmiotowym</w:t>
            </w:r>
            <w:r w:rsidR="007B1A6D"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 </w:t>
            </w: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nabor</w:t>
            </w:r>
            <w:r w:rsidR="007B1A6D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ze</w:t>
            </w: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, za kwalifikowalne koszty w ramach projektu uznane mogą zostać koszty dyspozytorni związane jedynie z rozszerzeniem jej działalności lub koszty jej tworzenia/funkcjonowania powinny zostać rozdzielone proporcjonalnie w poszczególnych projektach.</w:t>
            </w:r>
          </w:p>
          <w:p w14:paraId="5138E8AF" w14:textId="77777777" w:rsidR="006554C6" w:rsidRDefault="002B3FC0" w:rsidP="0089478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spacing w:before="40" w:after="4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2B3FC0">
              <w:rPr>
                <w:rFonts w:ascii="Myriad Pro" w:hAnsi="Myriad Pro" w:cs="Arial"/>
                <w:sz w:val="20"/>
                <w:szCs w:val="20"/>
              </w:rPr>
              <w:t>W ramach projektu zostanie wyłoniony min. jeden operator obsługujący transport na ż</w:t>
            </w:r>
            <w:r w:rsidR="009F22B6">
              <w:rPr>
                <w:rFonts w:ascii="Myriad Pro" w:hAnsi="Myriad Pro" w:cs="Arial"/>
                <w:sz w:val="20"/>
                <w:szCs w:val="20"/>
              </w:rPr>
              <w:t>yczenie</w:t>
            </w:r>
            <w:r w:rsidRPr="002B3FC0"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14:paraId="0F43538D" w14:textId="77777777" w:rsidR="006554C6" w:rsidRDefault="002B3FC0" w:rsidP="0089478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Theme="minorHAnsi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Okres realizacji projektu trwa minimum 12 miesięcy, a data jego zakończenia nie przekracza 31.12.2022r.</w:t>
            </w:r>
          </w:p>
          <w:p w14:paraId="24E8FC3A" w14:textId="77777777" w:rsidR="006554C6" w:rsidRPr="00894787" w:rsidRDefault="006554C6" w:rsidP="0089478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894787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Projekt realizowany jest w partnerstwie pomiędzy następującymi </w:t>
            </w:r>
            <w:r w:rsidRPr="00894787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lastRenderedPageBreak/>
              <w:t>podmiotami:</w:t>
            </w:r>
          </w:p>
          <w:p w14:paraId="1920F2CC" w14:textId="77777777" w:rsidR="002B3FC0" w:rsidRPr="002B3FC0" w:rsidRDefault="002B3FC0" w:rsidP="002B3FC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Wysoka Kamieńska - Gmina Golczewo/Powiat Kamieńsk i/lub;</w:t>
            </w:r>
          </w:p>
          <w:p w14:paraId="200F38A7" w14:textId="77777777" w:rsidR="002B3FC0" w:rsidRPr="002B3FC0" w:rsidRDefault="002B3FC0" w:rsidP="002B3FC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Lubin -  Gmina Międzyzdroje/Powiat Kamieński i/lub;</w:t>
            </w:r>
          </w:p>
          <w:p w14:paraId="02FD2F85" w14:textId="77777777" w:rsidR="002B3FC0" w:rsidRPr="002B3FC0" w:rsidRDefault="002B3FC0" w:rsidP="002B3FC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Wolin – Gmina Wolin/ Powiat Kamieński;</w:t>
            </w:r>
          </w:p>
          <w:p w14:paraId="4614B46B" w14:textId="77777777" w:rsidR="002B3FC0" w:rsidRPr="002B3FC0" w:rsidRDefault="002B3FC0" w:rsidP="002B3FC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Runowo Pomorskie – Gmina Węgorzyno/Powiat Łobeski;</w:t>
            </w:r>
          </w:p>
          <w:p w14:paraId="235A4212" w14:textId="77777777" w:rsidR="002B3FC0" w:rsidRPr="002B3FC0" w:rsidRDefault="002B3FC0" w:rsidP="002B3FC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Wierzchowo – Gmina Wierzchowo/Powiat Drawski;</w:t>
            </w:r>
          </w:p>
          <w:p w14:paraId="58A564CF" w14:textId="77777777" w:rsidR="002B3FC0" w:rsidRPr="002B3FC0" w:rsidRDefault="002B3FC0" w:rsidP="002B3FC0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2B3FC0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dla odcinka Sławoborze – Gmina Sławoborze/Powiat Świdwiński.</w:t>
            </w:r>
          </w:p>
          <w:p w14:paraId="5C1942D9" w14:textId="77777777" w:rsidR="00F82A69" w:rsidRPr="00F82A69" w:rsidRDefault="00F82A69" w:rsidP="00306460">
            <w:pPr>
              <w:pStyle w:val="Akapitzlist"/>
              <w:autoSpaceDE w:val="0"/>
              <w:autoSpaceDN w:val="0"/>
              <w:adjustRightInd w:val="0"/>
              <w:spacing w:after="0"/>
              <w:ind w:left="0" w:hanging="49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</w:p>
          <w:p w14:paraId="50265D04" w14:textId="77777777" w:rsidR="00F82A69" w:rsidRPr="00F82A69" w:rsidRDefault="00F82A69" w:rsidP="002B3FC0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</w:p>
        </w:tc>
        <w:tc>
          <w:tcPr>
            <w:tcW w:w="4733" w:type="dxa"/>
            <w:shd w:val="clear" w:color="auto" w:fill="auto"/>
          </w:tcPr>
          <w:p w14:paraId="6ACB48A7" w14:textId="77777777" w:rsidR="0039071D" w:rsidRPr="00EB1C52" w:rsidRDefault="0039071D" w:rsidP="00EB1C52">
            <w:pPr>
              <w:spacing w:after="0" w:line="240" w:lineRule="auto"/>
              <w:rPr>
                <w:rFonts w:ascii="Myriad Pro" w:hAnsi="Myriad Pro" w:cs="Arial"/>
                <w:sz w:val="20"/>
                <w:szCs w:val="20"/>
              </w:rPr>
            </w:pPr>
          </w:p>
          <w:p w14:paraId="13AF2595" w14:textId="77777777" w:rsidR="009F22B6" w:rsidRPr="00831E7A" w:rsidRDefault="009F22B6" w:rsidP="009F22B6">
            <w:pPr>
              <w:spacing w:before="40" w:after="40" w:line="240" w:lineRule="auto"/>
              <w:rPr>
                <w:ins w:id="11" w:author="marta.lisowska" w:date="2020-10-12T12:30:00Z"/>
                <w:rFonts w:ascii="Myriad Pro" w:hAnsi="Myriad Pro"/>
                <w:sz w:val="20"/>
                <w:szCs w:val="20"/>
              </w:rPr>
            </w:pPr>
            <w:ins w:id="12" w:author="marta.lisowska" w:date="2020-10-12T12:30:00Z">
              <w:r w:rsidRPr="00831E7A">
                <w:rPr>
                  <w:rFonts w:ascii="Myriad Pro" w:hAnsi="Myriad Pro"/>
                  <w:sz w:val="20"/>
                  <w:szCs w:val="20"/>
                </w:rPr>
                <w:t>Spełnienie kryterium jest konieczne do przyznania dofinansowania.</w:t>
              </w:r>
            </w:ins>
          </w:p>
          <w:p w14:paraId="414182CC" w14:textId="77777777" w:rsidR="002A5615" w:rsidRDefault="002A5615" w:rsidP="002A5615">
            <w:pPr>
              <w:spacing w:after="0" w:line="240" w:lineRule="auto"/>
              <w:rPr>
                <w:ins w:id="13" w:author="marta.lisowska" w:date="2020-10-13T09:28:00Z"/>
                <w:rFonts w:ascii="Times New Roman" w:eastAsiaTheme="minorHAnsi" w:hAnsi="Times New Roman" w:cs="Times New Roman"/>
                <w:sz w:val="24"/>
                <w:szCs w:val="24"/>
              </w:rPr>
            </w:pPr>
            <w:ins w:id="14" w:author="marta.lisowska" w:date="2020-10-13T09:28:00Z">
              <w:r>
                <w:rPr>
                  <w:rFonts w:ascii="Arial" w:hAnsi="Arial" w:cs="Arial"/>
                  <w:sz w:val="20"/>
                  <w:szCs w:val="20"/>
                </w:rPr>
                <w:t>Projekty niespełniające kryterium kierowane są do poprawy lub uzupełnienia</w:t>
              </w:r>
              <w:r>
                <w:rPr>
                  <w:rFonts w:ascii="Myriad Pro" w:hAnsi="Myriad Pro"/>
                  <w:sz w:val="20"/>
                  <w:szCs w:val="20"/>
                </w:rPr>
                <w:t xml:space="preserve"> </w:t>
              </w:r>
              <w:r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 xml:space="preserve"> </w:t>
              </w:r>
            </w:ins>
          </w:p>
          <w:p w14:paraId="09439265" w14:textId="77777777" w:rsidR="009F22B6" w:rsidRPr="00831E7A" w:rsidRDefault="009F22B6" w:rsidP="009F22B6">
            <w:pPr>
              <w:autoSpaceDE w:val="0"/>
              <w:autoSpaceDN w:val="0"/>
              <w:spacing w:after="0" w:line="240" w:lineRule="auto"/>
              <w:jc w:val="both"/>
              <w:rPr>
                <w:ins w:id="15" w:author="marta.lisowska" w:date="2020-10-12T12:30:00Z"/>
                <w:rFonts w:ascii="Myriad Pro" w:hAnsi="Myriad Pro" w:cs="Arial"/>
                <w:sz w:val="20"/>
                <w:szCs w:val="20"/>
              </w:rPr>
            </w:pPr>
            <w:ins w:id="16" w:author="marta.lisowska" w:date="2020-10-12T12:30:00Z">
              <w:r w:rsidRPr="00831E7A">
                <w:rPr>
                  <w:rFonts w:ascii="Myriad Pro" w:hAnsi="Myriad Pro"/>
                  <w:sz w:val="20"/>
                  <w:szCs w:val="20"/>
                </w:rPr>
                <w:t>Ocena spełniania kryterium polega na przypisaniu wartości logicznych „tak”, „nie”.</w:t>
              </w:r>
              <w:r w:rsidRPr="00831E7A">
                <w:rPr>
                  <w:rFonts w:ascii="Myriad Pro" w:hAnsi="Myriad Pro" w:cs="Arial"/>
                  <w:sz w:val="20"/>
                  <w:szCs w:val="20"/>
                </w:rPr>
                <w:t xml:space="preserve"> </w:t>
              </w:r>
            </w:ins>
          </w:p>
          <w:p w14:paraId="0053EEB5" w14:textId="77777777" w:rsidR="009F22B6" w:rsidRPr="00831E7A" w:rsidRDefault="009F22B6" w:rsidP="009F22B6">
            <w:pPr>
              <w:autoSpaceDE w:val="0"/>
              <w:autoSpaceDN w:val="0"/>
              <w:spacing w:after="0" w:line="240" w:lineRule="auto"/>
              <w:jc w:val="both"/>
              <w:rPr>
                <w:ins w:id="17" w:author="marta.lisowska" w:date="2020-10-12T12:30:00Z"/>
                <w:rFonts w:ascii="Myriad Pro" w:hAnsi="Myriad Pro" w:cs="Arial"/>
                <w:sz w:val="20"/>
                <w:szCs w:val="20"/>
              </w:rPr>
            </w:pPr>
          </w:p>
          <w:p w14:paraId="2EF94A35" w14:textId="77777777" w:rsidR="009F22B6" w:rsidRPr="00831E7A" w:rsidRDefault="009F22B6" w:rsidP="009F22B6">
            <w:pPr>
              <w:jc w:val="both"/>
              <w:rPr>
                <w:ins w:id="18" w:author="marta.lisowska" w:date="2020-10-12T12:30:00Z"/>
                <w:rFonts w:ascii="Myriad Pro" w:hAnsi="Myriad Pro" w:cs="Arial"/>
                <w:sz w:val="20"/>
                <w:szCs w:val="20"/>
              </w:rPr>
            </w:pPr>
            <w:ins w:id="19" w:author="marta.lisowska" w:date="2020-10-12T12:30:00Z">
              <w:r w:rsidRPr="00831E7A">
                <w:rPr>
                  <w:rFonts w:ascii="Myriad Pro" w:hAnsi="Myriad Pro" w:cs="Arial"/>
                  <w:sz w:val="20"/>
                  <w:szCs w:val="20"/>
                </w:rPr>
                <w:t>Kryterium będzie weryfikowane na etapie KOP.</w:t>
              </w:r>
            </w:ins>
          </w:p>
          <w:p w14:paraId="2CA08C6D" w14:textId="77777777" w:rsidR="009F22B6" w:rsidRDefault="009F22B6" w:rsidP="009F22B6">
            <w:pPr>
              <w:spacing w:after="0" w:line="240" w:lineRule="auto"/>
              <w:rPr>
                <w:ins w:id="20" w:author="marta.lisowska" w:date="2020-10-12T12:30:00Z"/>
                <w:rFonts w:ascii="Myriad Pro" w:hAnsi="Myriad Pro" w:cs="Arial"/>
                <w:sz w:val="20"/>
                <w:szCs w:val="20"/>
              </w:rPr>
            </w:pPr>
            <w:ins w:id="21" w:author="marta.lisowska" w:date="2020-10-12T12:30:00Z">
              <w:r w:rsidRPr="00831E7A">
                <w:rPr>
                  <w:rFonts w:ascii="Myriad Pro" w:hAnsi="Myriad Pro" w:cs="Arial"/>
                  <w:sz w:val="20"/>
                  <w:szCs w:val="20"/>
                </w:rPr>
                <w:t>Kryterium zostanie zweryfikowane na podstawie treści wniosku o dofinansowanie.</w:t>
              </w:r>
              <w:r w:rsidRPr="00EB1C52">
                <w:rPr>
                  <w:rFonts w:ascii="Myriad Pro" w:hAnsi="Myriad Pro" w:cs="Arial"/>
                  <w:sz w:val="20"/>
                  <w:szCs w:val="20"/>
                </w:rPr>
                <w:t xml:space="preserve"> </w:t>
              </w:r>
            </w:ins>
          </w:p>
          <w:p w14:paraId="26380A2A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2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4EEABB8F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3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1E2A2FAC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4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5373A157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5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160167DE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6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4EFA5A48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7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7566638E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8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740631E6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29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2CB53360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0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3E80B63A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1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6ADBAC6E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2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0872DE3E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3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39C4A1C1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4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477E298D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5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4E0CE827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6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60330984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7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2100F5A1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8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3CDBF1D0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39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5CD8879C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40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79D75DB6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41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5632FA7D" w14:textId="77777777" w:rsidR="009F22B6" w:rsidRDefault="009F22B6" w:rsidP="009F22B6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ins w:id="42" w:author="marta.lisowska" w:date="2020-10-12T12:25:00Z"/>
                <w:rFonts w:ascii="Myriad Pro" w:hAnsi="Myriad Pro"/>
                <w:sz w:val="20"/>
                <w:szCs w:val="20"/>
              </w:rPr>
            </w:pPr>
          </w:p>
          <w:p w14:paraId="7CC0727C" w14:textId="77777777" w:rsidR="006554C6" w:rsidRDefault="006554C6" w:rsidP="00894787">
            <w:pPr>
              <w:autoSpaceDE w:val="0"/>
              <w:autoSpaceDN w:val="0"/>
              <w:adjustRightInd w:val="0"/>
              <w:spacing w:after="0"/>
              <w:jc w:val="both"/>
              <w:rPr>
                <w:ins w:id="43" w:author="marta.lisowska" w:date="2020-10-12T12:29:00Z"/>
                <w:rFonts w:ascii="Myriad Pro" w:hAnsi="Myriad Pro"/>
                <w:sz w:val="20"/>
                <w:szCs w:val="20"/>
              </w:rPr>
            </w:pPr>
          </w:p>
          <w:p w14:paraId="7DF50085" w14:textId="77777777" w:rsidR="006554C6" w:rsidRPr="00894787" w:rsidRDefault="009F22B6" w:rsidP="008947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ins w:id="44" w:author="marta.lisowska" w:date="2020-10-12T12:25:00Z">
              <w:r>
                <w:rPr>
                  <w:rFonts w:ascii="Myriad Pro" w:hAnsi="Myriad Pro"/>
                  <w:sz w:val="20"/>
                  <w:szCs w:val="20"/>
                </w:rPr>
                <w:t xml:space="preserve">W zakresie kryterium nr </w:t>
              </w:r>
            </w:ins>
            <w:ins w:id="45" w:author="marta.lisowska" w:date="2020-10-12T12:29:00Z">
              <w:r>
                <w:rPr>
                  <w:rFonts w:ascii="Myriad Pro" w:hAnsi="Myriad Pro"/>
                  <w:sz w:val="20"/>
                  <w:szCs w:val="20"/>
                </w:rPr>
                <w:t xml:space="preserve">6 </w:t>
              </w:r>
            </w:ins>
            <w:ins w:id="46" w:author="marta.lisowska" w:date="2020-10-12T12:25:00Z">
              <w:r>
                <w:rPr>
                  <w:rFonts w:ascii="Myriad Pro" w:eastAsiaTheme="minorHAnsi" w:hAnsi="Myriad Pro" w:cs="Arial"/>
                  <w:sz w:val="20"/>
                  <w:szCs w:val="20"/>
                  <w:lang w:eastAsia="en-US"/>
                </w:rPr>
                <w:t>n</w:t>
              </w:r>
            </w:ins>
            <w:r w:rsidR="006554C6" w:rsidRPr="00894787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a podstawie art. 45 ust. 3 </w:t>
            </w:r>
            <w:r w:rsidR="006554C6" w:rsidRPr="00894787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lastRenderedPageBreak/>
              <w:t>ustawy z dnia 11 lipca 2014 r. o zasadach realizacji programów w zakresie polityki spójności finansowanych w perspektywie finansowej 2014–2020 (Dz. U. z 2018 r. poz. 1431)</w:t>
            </w:r>
            <w:ins w:id="47" w:author="marta.lisowska" w:date="2020-10-12T12:26:00Z">
              <w:r>
                <w:rPr>
                  <w:rFonts w:ascii="Myriad Pro" w:eastAsiaTheme="minorHAnsi" w:hAnsi="Myriad Pro" w:cs="Arial"/>
                  <w:sz w:val="20"/>
                  <w:szCs w:val="20"/>
                  <w:lang w:eastAsia="en-US"/>
                </w:rPr>
                <w:t>, na</w:t>
              </w:r>
            </w:ins>
            <w:r w:rsidR="006554C6" w:rsidRPr="00894787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 etapie realizacji projektu, na wniosek lub za zgodą IP, dopuszcza się możliwość odstępstwa w zakresie warunku zakończenia projektu do 31.12.2022 roku. </w:t>
            </w:r>
          </w:p>
          <w:p w14:paraId="3B21E9B9" w14:textId="77777777" w:rsidR="00BB1E6E" w:rsidRPr="002F12CD" w:rsidRDefault="00BB1E6E" w:rsidP="002B3FC0">
            <w:pPr>
              <w:autoSpaceDE w:val="0"/>
              <w:autoSpaceDN w:val="0"/>
              <w:adjustRightInd w:val="0"/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14:paraId="4D346B2B" w14:textId="77777777" w:rsidR="00824AFA" w:rsidRDefault="00824AFA" w:rsidP="00F82A69"/>
    <w:sectPr w:rsidR="00824AFA" w:rsidSect="008D620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FA8EE" w14:textId="77777777" w:rsidR="00765EC3" w:rsidRDefault="00765EC3" w:rsidP="00BB1E6E">
      <w:pPr>
        <w:spacing w:after="0" w:line="240" w:lineRule="auto"/>
      </w:pPr>
      <w:r>
        <w:separator/>
      </w:r>
    </w:p>
  </w:endnote>
  <w:endnote w:type="continuationSeparator" w:id="0">
    <w:p w14:paraId="6D67CCF7" w14:textId="77777777" w:rsidR="00765EC3" w:rsidRDefault="00765EC3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14:paraId="719B11B1" w14:textId="77777777" w:rsidR="00306460" w:rsidRPr="007F692A" w:rsidRDefault="00306460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6554C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6554C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A01A57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6554C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6554C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6554C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A01A57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6554C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50294EE" w14:textId="77777777" w:rsidR="00306460" w:rsidRDefault="003064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7AB8A" w14:textId="77777777" w:rsidR="00765EC3" w:rsidRDefault="00765EC3" w:rsidP="00BB1E6E">
      <w:pPr>
        <w:spacing w:after="0" w:line="240" w:lineRule="auto"/>
      </w:pPr>
      <w:r>
        <w:separator/>
      </w:r>
    </w:p>
  </w:footnote>
  <w:footnote w:type="continuationSeparator" w:id="0">
    <w:p w14:paraId="0DE42B9F" w14:textId="77777777" w:rsidR="00765EC3" w:rsidRDefault="00765EC3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79168" w14:textId="77777777" w:rsidR="00306460" w:rsidRPr="00E05698" w:rsidRDefault="00306460" w:rsidP="008D62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375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E6D62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A0347BB"/>
    <w:multiLevelType w:val="hybridMultilevel"/>
    <w:tmpl w:val="0F36F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A044C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0954E3B"/>
    <w:multiLevelType w:val="hybridMultilevel"/>
    <w:tmpl w:val="66729F3C"/>
    <w:lvl w:ilvl="0" w:tplc="C91A7972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E6F6A"/>
    <w:multiLevelType w:val="hybridMultilevel"/>
    <w:tmpl w:val="0B90FBA6"/>
    <w:lvl w:ilvl="0" w:tplc="0415000F">
      <w:start w:val="8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8">
    <w:nsid w:val="1CA474D5"/>
    <w:multiLevelType w:val="hybridMultilevel"/>
    <w:tmpl w:val="9E34E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3DB42BD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A32770D"/>
    <w:multiLevelType w:val="hybridMultilevel"/>
    <w:tmpl w:val="E4645BCA"/>
    <w:lvl w:ilvl="0" w:tplc="B0CAEA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1012A"/>
    <w:multiLevelType w:val="hybridMultilevel"/>
    <w:tmpl w:val="CDB65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644D60"/>
    <w:multiLevelType w:val="multilevel"/>
    <w:tmpl w:val="B1FC90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23CED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8FD06B5"/>
    <w:multiLevelType w:val="hybridMultilevel"/>
    <w:tmpl w:val="00421D80"/>
    <w:lvl w:ilvl="0" w:tplc="B67409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8F4309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50E2"/>
    <w:multiLevelType w:val="hybridMultilevel"/>
    <w:tmpl w:val="8D662B7C"/>
    <w:lvl w:ilvl="0" w:tplc="0860A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B0369E"/>
    <w:multiLevelType w:val="hybridMultilevel"/>
    <w:tmpl w:val="138C4D3C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24"/>
  </w:num>
  <w:num w:numId="4">
    <w:abstractNumId w:val="3"/>
  </w:num>
  <w:num w:numId="5">
    <w:abstractNumId w:val="18"/>
  </w:num>
  <w:num w:numId="6">
    <w:abstractNumId w:val="21"/>
  </w:num>
  <w:num w:numId="7">
    <w:abstractNumId w:val="9"/>
  </w:num>
  <w:num w:numId="8">
    <w:abstractNumId w:val="20"/>
  </w:num>
  <w:num w:numId="9">
    <w:abstractNumId w:val="15"/>
  </w:num>
  <w:num w:numId="10">
    <w:abstractNumId w:val="11"/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23"/>
  </w:num>
  <w:num w:numId="15">
    <w:abstractNumId w:val="13"/>
  </w:num>
  <w:num w:numId="16">
    <w:abstractNumId w:val="10"/>
  </w:num>
  <w:num w:numId="17">
    <w:abstractNumId w:val="1"/>
  </w:num>
  <w:num w:numId="18">
    <w:abstractNumId w:val="2"/>
  </w:num>
  <w:num w:numId="19">
    <w:abstractNumId w:val="5"/>
  </w:num>
  <w:num w:numId="20">
    <w:abstractNumId w:val="0"/>
  </w:num>
  <w:num w:numId="21">
    <w:abstractNumId w:val="16"/>
  </w:num>
  <w:num w:numId="22">
    <w:abstractNumId w:val="4"/>
  </w:num>
  <w:num w:numId="23">
    <w:abstractNumId w:val="6"/>
  </w:num>
  <w:num w:numId="24">
    <w:abstractNumId w:val="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6E"/>
    <w:rsid w:val="000953C4"/>
    <w:rsid w:val="00096C80"/>
    <w:rsid w:val="000C34AB"/>
    <w:rsid w:val="002A4C9A"/>
    <w:rsid w:val="002A5615"/>
    <w:rsid w:val="002B3FC0"/>
    <w:rsid w:val="00306460"/>
    <w:rsid w:val="0039071D"/>
    <w:rsid w:val="00444DDE"/>
    <w:rsid w:val="00477B0F"/>
    <w:rsid w:val="004A4B38"/>
    <w:rsid w:val="00547ECB"/>
    <w:rsid w:val="006554C6"/>
    <w:rsid w:val="00673834"/>
    <w:rsid w:val="00730E8D"/>
    <w:rsid w:val="00765EC3"/>
    <w:rsid w:val="007B1A6D"/>
    <w:rsid w:val="007E5EFA"/>
    <w:rsid w:val="00824AFA"/>
    <w:rsid w:val="00831E7A"/>
    <w:rsid w:val="00894787"/>
    <w:rsid w:val="008D6201"/>
    <w:rsid w:val="00917DDC"/>
    <w:rsid w:val="00944DC7"/>
    <w:rsid w:val="009566D9"/>
    <w:rsid w:val="009F22B6"/>
    <w:rsid w:val="00A01A57"/>
    <w:rsid w:val="00A1549C"/>
    <w:rsid w:val="00AA11E3"/>
    <w:rsid w:val="00AE366F"/>
    <w:rsid w:val="00B26BA5"/>
    <w:rsid w:val="00BB1E6E"/>
    <w:rsid w:val="00BB66C0"/>
    <w:rsid w:val="00BE69DF"/>
    <w:rsid w:val="00BF6F11"/>
    <w:rsid w:val="00CC4471"/>
    <w:rsid w:val="00EB1C52"/>
    <w:rsid w:val="00EE433A"/>
    <w:rsid w:val="00F8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B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6201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6201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62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620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8D6201"/>
    <w:pPr>
      <w:numPr>
        <w:numId w:val="11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6201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6201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62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620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8D6201"/>
    <w:pPr>
      <w:numPr>
        <w:numId w:val="11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mrdzen</cp:lastModifiedBy>
  <cp:revision>3</cp:revision>
  <cp:lastPrinted>2020-11-27T10:18:00Z</cp:lastPrinted>
  <dcterms:created xsi:type="dcterms:W3CDTF">2020-11-02T09:21:00Z</dcterms:created>
  <dcterms:modified xsi:type="dcterms:W3CDTF">2020-11-27T10:18:00Z</dcterms:modified>
</cp:coreProperties>
</file>